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500" w:rsidRPr="00E87500" w:rsidRDefault="00523690" w:rsidP="00E87500">
      <w:pPr>
        <w:pStyle w:val="NoSpacing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E87500">
        <w:rPr>
          <w:rFonts w:asciiTheme="minorHAnsi" w:hAnsiTheme="minorHAnsi" w:cstheme="minorHAnsi"/>
          <w:sz w:val="22"/>
          <w:szCs w:val="22"/>
        </w:rPr>
        <w:t xml:space="preserve">Memorandum of Understanding </w:t>
      </w:r>
      <w:r w:rsidR="00E87500" w:rsidRPr="00E87500">
        <w:rPr>
          <w:rFonts w:asciiTheme="minorHAnsi" w:hAnsiTheme="minorHAnsi" w:cstheme="minorHAnsi"/>
          <w:sz w:val="22"/>
          <w:szCs w:val="22"/>
        </w:rPr>
        <w:t>b</w:t>
      </w:r>
      <w:r w:rsidR="00943496" w:rsidRPr="00E87500">
        <w:rPr>
          <w:rFonts w:asciiTheme="minorHAnsi" w:hAnsiTheme="minorHAnsi" w:cstheme="minorHAnsi"/>
          <w:sz w:val="22"/>
          <w:szCs w:val="22"/>
        </w:rPr>
        <w:t>etween</w:t>
      </w:r>
      <w:r w:rsidR="00E87500" w:rsidRPr="00E87500">
        <w:rPr>
          <w:rFonts w:asciiTheme="minorHAnsi" w:hAnsiTheme="minorHAnsi" w:cstheme="minorHAnsi"/>
          <w:sz w:val="22"/>
          <w:szCs w:val="22"/>
        </w:rPr>
        <w:t>:</w:t>
      </w:r>
    </w:p>
    <w:p w:rsidR="00E87500" w:rsidRPr="00E87500" w:rsidRDefault="00E87500" w:rsidP="00E87500">
      <w:pPr>
        <w:pStyle w:val="NoSpacing"/>
        <w:jc w:val="center"/>
        <w:rPr>
          <w:rFonts w:asciiTheme="minorHAnsi" w:hAnsiTheme="minorHAnsi" w:cstheme="minorHAnsi"/>
          <w:sz w:val="22"/>
          <w:szCs w:val="22"/>
        </w:rPr>
      </w:pPr>
    </w:p>
    <w:p w:rsidR="00E87500" w:rsidRPr="00E87500" w:rsidRDefault="00943496" w:rsidP="00E87500">
      <w:pPr>
        <w:pStyle w:val="NoSpacing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87500">
        <w:rPr>
          <w:rFonts w:asciiTheme="minorHAnsi" w:hAnsiTheme="minorHAnsi" w:cstheme="minorHAnsi"/>
          <w:b/>
          <w:sz w:val="22"/>
          <w:szCs w:val="22"/>
        </w:rPr>
        <w:t>OXFAM</w:t>
      </w:r>
      <w:r w:rsidR="00523690" w:rsidRPr="00E87500">
        <w:rPr>
          <w:rFonts w:asciiTheme="minorHAnsi" w:hAnsiTheme="minorHAnsi" w:cstheme="minorHAnsi"/>
          <w:b/>
          <w:sz w:val="22"/>
          <w:szCs w:val="22"/>
        </w:rPr>
        <w:t xml:space="preserve"> GB</w:t>
      </w:r>
    </w:p>
    <w:p w:rsidR="00523690" w:rsidRPr="00E87500" w:rsidRDefault="00E87500" w:rsidP="00E87500">
      <w:pPr>
        <w:pStyle w:val="NoSpacing"/>
        <w:jc w:val="center"/>
        <w:rPr>
          <w:rFonts w:asciiTheme="minorHAnsi" w:hAnsiTheme="minorHAnsi" w:cstheme="minorHAnsi"/>
          <w:sz w:val="22"/>
          <w:szCs w:val="22"/>
        </w:rPr>
      </w:pPr>
      <w:r w:rsidRPr="00E87500">
        <w:rPr>
          <w:rFonts w:asciiTheme="minorHAnsi" w:hAnsiTheme="minorHAnsi" w:cstheme="minorHAnsi"/>
          <w:sz w:val="22"/>
          <w:szCs w:val="22"/>
        </w:rPr>
        <w:t>&amp;</w:t>
      </w:r>
    </w:p>
    <w:p w:rsidR="00E87500" w:rsidRPr="00E87500" w:rsidRDefault="00E87500" w:rsidP="00E87500">
      <w:pPr>
        <w:pStyle w:val="NoSpacing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87500">
        <w:rPr>
          <w:rFonts w:asciiTheme="minorHAnsi" w:hAnsiTheme="minorHAnsi" w:cstheme="minorHAnsi"/>
          <w:b/>
          <w:sz w:val="22"/>
          <w:szCs w:val="22"/>
        </w:rPr>
        <w:t>MEDICOS DEL MUNDO</w:t>
      </w:r>
      <w:r>
        <w:rPr>
          <w:rFonts w:asciiTheme="minorHAnsi" w:hAnsiTheme="minorHAnsi" w:cstheme="minorHAnsi"/>
          <w:b/>
          <w:sz w:val="22"/>
          <w:szCs w:val="22"/>
        </w:rPr>
        <w:t xml:space="preserve"> (MdM)</w:t>
      </w:r>
    </w:p>
    <w:p w:rsidR="00E87500" w:rsidRPr="00E87500" w:rsidRDefault="00E87500" w:rsidP="00E87500">
      <w:pPr>
        <w:pStyle w:val="NoSpacing"/>
        <w:jc w:val="center"/>
        <w:rPr>
          <w:rFonts w:asciiTheme="minorHAnsi" w:hAnsiTheme="minorHAnsi" w:cstheme="minorHAnsi"/>
          <w:sz w:val="22"/>
          <w:szCs w:val="22"/>
        </w:rPr>
      </w:pPr>
      <w:r w:rsidRPr="00E87500">
        <w:rPr>
          <w:rFonts w:asciiTheme="minorHAnsi" w:hAnsiTheme="minorHAnsi" w:cstheme="minorHAnsi"/>
          <w:sz w:val="22"/>
          <w:szCs w:val="22"/>
        </w:rPr>
        <w:t>&amp;</w:t>
      </w:r>
    </w:p>
    <w:p w:rsidR="00E87500" w:rsidRPr="00E87500" w:rsidRDefault="00E87500" w:rsidP="00E87500">
      <w:pPr>
        <w:pStyle w:val="NoSpacing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87500">
        <w:rPr>
          <w:rFonts w:asciiTheme="minorHAnsi" w:hAnsiTheme="minorHAnsi" w:cstheme="minorHAnsi"/>
          <w:b/>
          <w:sz w:val="22"/>
          <w:szCs w:val="22"/>
        </w:rPr>
        <w:t>KOINADUGU DISTRICT HEALTH MANAGEMENT TEAM (DHMT)</w:t>
      </w:r>
    </w:p>
    <w:p w:rsidR="00523690" w:rsidRDefault="00E87500" w:rsidP="00E87500">
      <w:pPr>
        <w:pStyle w:val="NoSpacing"/>
        <w:jc w:val="center"/>
        <w:rPr>
          <w:rFonts w:asciiTheme="minorHAnsi" w:hAnsiTheme="minorHAnsi" w:cstheme="minorHAnsi"/>
          <w:sz w:val="22"/>
          <w:szCs w:val="22"/>
        </w:rPr>
      </w:pPr>
      <w:r w:rsidRPr="00E87500">
        <w:rPr>
          <w:rFonts w:asciiTheme="minorHAnsi" w:hAnsiTheme="minorHAnsi" w:cstheme="minorHAnsi"/>
          <w:sz w:val="22"/>
          <w:szCs w:val="22"/>
        </w:rPr>
        <w:t>(“The Parties”)</w:t>
      </w:r>
    </w:p>
    <w:p w:rsidR="00B946D9" w:rsidRDefault="00B946D9" w:rsidP="00E87500">
      <w:pPr>
        <w:pStyle w:val="NoSpacing"/>
        <w:jc w:val="center"/>
        <w:rPr>
          <w:rFonts w:asciiTheme="minorHAnsi" w:hAnsiTheme="minorHAnsi" w:cstheme="minorHAnsi"/>
          <w:sz w:val="22"/>
          <w:szCs w:val="22"/>
        </w:rPr>
      </w:pPr>
    </w:p>
    <w:p w:rsidR="00B946D9" w:rsidRPr="00E87500" w:rsidRDefault="00B946D9" w:rsidP="00E87500">
      <w:pPr>
        <w:pStyle w:val="NoSpacing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Agreed on the </w:t>
      </w:r>
      <w:r w:rsidR="004C0E32">
        <w:rPr>
          <w:rFonts w:asciiTheme="minorHAnsi" w:hAnsiTheme="minorHAnsi" w:cstheme="minorHAnsi"/>
          <w:sz w:val="22"/>
          <w:szCs w:val="22"/>
        </w:rPr>
        <w:t>..................../........../..........</w:t>
      </w:r>
    </w:p>
    <w:p w:rsidR="00E87500" w:rsidRPr="00E87500" w:rsidRDefault="00E87500" w:rsidP="00E87500">
      <w:pPr>
        <w:pStyle w:val="NoSpacing"/>
        <w:rPr>
          <w:rFonts w:asciiTheme="minorHAnsi" w:hAnsiTheme="minorHAnsi" w:cstheme="minorHAnsi"/>
          <w:b/>
          <w:sz w:val="22"/>
          <w:szCs w:val="22"/>
        </w:rPr>
      </w:pPr>
    </w:p>
    <w:p w:rsidR="00523690" w:rsidRPr="00E87500" w:rsidRDefault="00523690" w:rsidP="00523690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87500">
        <w:rPr>
          <w:rFonts w:asciiTheme="minorHAnsi" w:hAnsiTheme="minorHAnsi" w:cstheme="minorHAnsi"/>
          <w:b/>
          <w:bCs/>
          <w:sz w:val="22"/>
          <w:szCs w:val="22"/>
        </w:rPr>
        <w:t>Introduction</w:t>
      </w:r>
    </w:p>
    <w:p w:rsidR="00E87500" w:rsidRDefault="00E87500" w:rsidP="0069491A">
      <w:pPr>
        <w:spacing w:line="360" w:lineRule="auto"/>
        <w:ind w:left="360" w:firstLine="7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87500">
        <w:rPr>
          <w:rFonts w:asciiTheme="minorHAnsi" w:hAnsiTheme="minorHAnsi" w:cstheme="minorHAnsi"/>
          <w:bCs/>
          <w:sz w:val="22"/>
          <w:szCs w:val="22"/>
        </w:rPr>
        <w:t xml:space="preserve">The </w:t>
      </w:r>
      <w:r>
        <w:rPr>
          <w:rFonts w:asciiTheme="minorHAnsi" w:hAnsiTheme="minorHAnsi" w:cstheme="minorHAnsi"/>
          <w:bCs/>
          <w:sz w:val="22"/>
          <w:szCs w:val="22"/>
        </w:rPr>
        <w:t>P</w:t>
      </w:r>
      <w:r w:rsidRPr="00E87500">
        <w:rPr>
          <w:rFonts w:asciiTheme="minorHAnsi" w:hAnsiTheme="minorHAnsi" w:cstheme="minorHAnsi"/>
          <w:bCs/>
          <w:sz w:val="22"/>
          <w:szCs w:val="22"/>
        </w:rPr>
        <w:t xml:space="preserve">arties have been working together in Koinadugu district to implement an ebola safe isolation project, funded through the UK Department for International Development (DfID).  As part of this project </w:t>
      </w:r>
      <w:r>
        <w:rPr>
          <w:rFonts w:asciiTheme="minorHAnsi" w:hAnsiTheme="minorHAnsi" w:cstheme="minorHAnsi"/>
          <w:bCs/>
          <w:sz w:val="22"/>
          <w:szCs w:val="22"/>
        </w:rPr>
        <w:t>two ebola community care centres (CCCs) have been constructed and are being managed jointly by Oxfam GB and MdM</w:t>
      </w:r>
      <w:r w:rsidR="009D6B67">
        <w:rPr>
          <w:rFonts w:asciiTheme="minorHAnsi" w:hAnsiTheme="minorHAnsi" w:cstheme="minorHAnsi"/>
          <w:bCs/>
          <w:sz w:val="22"/>
          <w:szCs w:val="22"/>
        </w:rPr>
        <w:t>.  The respective roles and responsibilities of MdM, Oxfam, DHMT and other actors for</w:t>
      </w:r>
      <w:r w:rsidR="00225A83">
        <w:rPr>
          <w:rFonts w:asciiTheme="minorHAnsi" w:hAnsiTheme="minorHAnsi" w:cstheme="minorHAnsi"/>
          <w:bCs/>
          <w:sz w:val="22"/>
          <w:szCs w:val="22"/>
        </w:rPr>
        <w:t xml:space="preserve"> routine </w:t>
      </w:r>
      <w:r w:rsidR="009D6B67">
        <w:rPr>
          <w:rFonts w:asciiTheme="minorHAnsi" w:hAnsiTheme="minorHAnsi" w:cstheme="minorHAnsi"/>
          <w:bCs/>
          <w:sz w:val="22"/>
          <w:szCs w:val="22"/>
        </w:rPr>
        <w:t>management of CCCs are laid out in a separate document.</w:t>
      </w:r>
    </w:p>
    <w:p w:rsidR="009D6B67" w:rsidRDefault="00440DF5" w:rsidP="0069491A">
      <w:pPr>
        <w:spacing w:line="360" w:lineRule="auto"/>
        <w:ind w:left="360" w:firstLine="72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As specified in the Oxfam Standard Operating Procedures no Oxfam staff are authorised to enter a high risk area (</w:t>
      </w:r>
      <w:r w:rsidR="0069491A">
        <w:rPr>
          <w:rFonts w:asciiTheme="minorHAnsi" w:hAnsiTheme="minorHAnsi" w:cstheme="minorHAnsi"/>
          <w:bCs/>
          <w:sz w:val="22"/>
          <w:szCs w:val="22"/>
        </w:rPr>
        <w:t>red z</w:t>
      </w:r>
      <w:r>
        <w:rPr>
          <w:rFonts w:asciiTheme="minorHAnsi" w:hAnsiTheme="minorHAnsi" w:cstheme="minorHAnsi"/>
          <w:bCs/>
          <w:sz w:val="22"/>
          <w:szCs w:val="22"/>
        </w:rPr>
        <w:t xml:space="preserve">one).  </w:t>
      </w:r>
      <w:r w:rsidR="009D6B67">
        <w:rPr>
          <w:rFonts w:asciiTheme="minorHAnsi" w:hAnsiTheme="minorHAnsi" w:cstheme="minorHAnsi"/>
          <w:bCs/>
          <w:sz w:val="22"/>
          <w:szCs w:val="22"/>
        </w:rPr>
        <w:t xml:space="preserve">This MoU sets out the specific roles and </w:t>
      </w:r>
      <w:r>
        <w:rPr>
          <w:rFonts w:asciiTheme="minorHAnsi" w:hAnsiTheme="minorHAnsi" w:cstheme="minorHAnsi"/>
          <w:bCs/>
          <w:sz w:val="22"/>
          <w:szCs w:val="22"/>
        </w:rPr>
        <w:t xml:space="preserve">responsibilities of The Parties before, during and after a </w:t>
      </w:r>
      <w:r w:rsidR="009D6B67">
        <w:rPr>
          <w:rFonts w:asciiTheme="minorHAnsi" w:hAnsiTheme="minorHAnsi" w:cstheme="minorHAnsi"/>
          <w:bCs/>
          <w:sz w:val="22"/>
          <w:szCs w:val="22"/>
        </w:rPr>
        <w:t>CCC is temporarily shut down to allow for maintenance activities to be completed by staf</w:t>
      </w:r>
      <w:r w:rsidR="0069491A">
        <w:rPr>
          <w:rFonts w:asciiTheme="minorHAnsi" w:hAnsiTheme="minorHAnsi" w:cstheme="minorHAnsi"/>
          <w:bCs/>
          <w:sz w:val="22"/>
          <w:szCs w:val="22"/>
        </w:rPr>
        <w:t>f or contractors hired by Oxfam in the red zone.</w:t>
      </w:r>
    </w:p>
    <w:p w:rsidR="00E87500" w:rsidRDefault="0069491A" w:rsidP="00440DF5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Responsibilities b</w:t>
      </w:r>
      <w:r w:rsidR="00440DF5">
        <w:rPr>
          <w:rFonts w:asciiTheme="minorHAnsi" w:hAnsiTheme="minorHAnsi" w:cstheme="minorHAnsi"/>
          <w:b/>
          <w:bCs/>
          <w:sz w:val="22"/>
          <w:szCs w:val="22"/>
        </w:rPr>
        <w:t>efore closure</w:t>
      </w:r>
    </w:p>
    <w:p w:rsidR="00231783" w:rsidRPr="00C0683C" w:rsidRDefault="00231783" w:rsidP="00C0683C">
      <w:pPr>
        <w:numPr>
          <w:ilvl w:val="1"/>
          <w:numId w:val="11"/>
        </w:num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0683C">
        <w:rPr>
          <w:rFonts w:asciiTheme="minorHAnsi" w:hAnsiTheme="minorHAnsi" w:cstheme="minorHAnsi"/>
          <w:bCs/>
          <w:sz w:val="22"/>
          <w:szCs w:val="22"/>
        </w:rPr>
        <w:t>Oxfam GB and MdM will agree a list of works to be completed, including a work</w:t>
      </w:r>
      <w:r w:rsidR="00FE035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0683C">
        <w:rPr>
          <w:rFonts w:asciiTheme="minorHAnsi" w:hAnsiTheme="minorHAnsi" w:cstheme="minorHAnsi"/>
          <w:bCs/>
          <w:sz w:val="22"/>
          <w:szCs w:val="22"/>
        </w:rPr>
        <w:t>plan and timescale</w:t>
      </w:r>
    </w:p>
    <w:p w:rsidR="00440DF5" w:rsidRPr="00C0683C" w:rsidRDefault="00440DF5" w:rsidP="00C0683C">
      <w:pPr>
        <w:numPr>
          <w:ilvl w:val="1"/>
          <w:numId w:val="11"/>
        </w:num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0683C">
        <w:rPr>
          <w:rFonts w:asciiTheme="minorHAnsi" w:hAnsiTheme="minorHAnsi" w:cstheme="minorHAnsi"/>
          <w:bCs/>
          <w:sz w:val="22"/>
          <w:szCs w:val="22"/>
        </w:rPr>
        <w:t xml:space="preserve">MdM and DHMT will </w:t>
      </w:r>
      <w:r w:rsidR="00C0683C" w:rsidRPr="00C0683C">
        <w:rPr>
          <w:rFonts w:asciiTheme="minorHAnsi" w:hAnsiTheme="minorHAnsi" w:cstheme="minorHAnsi"/>
          <w:bCs/>
          <w:sz w:val="22"/>
          <w:szCs w:val="22"/>
        </w:rPr>
        <w:t>together design and agree</w:t>
      </w:r>
      <w:r w:rsidRPr="00C0683C">
        <w:rPr>
          <w:rFonts w:asciiTheme="minorHAnsi" w:hAnsiTheme="minorHAnsi" w:cstheme="minorHAnsi"/>
          <w:bCs/>
          <w:sz w:val="22"/>
          <w:szCs w:val="22"/>
        </w:rPr>
        <w:t xml:space="preserve"> a comprehensive alternate plan to manage </w:t>
      </w:r>
      <w:r w:rsidR="00231783" w:rsidRPr="00C0683C">
        <w:rPr>
          <w:rFonts w:asciiTheme="minorHAnsi" w:hAnsiTheme="minorHAnsi" w:cstheme="minorHAnsi"/>
          <w:bCs/>
          <w:sz w:val="22"/>
          <w:szCs w:val="22"/>
        </w:rPr>
        <w:t xml:space="preserve">ebola triage, isolation, case management and referral during the agreed closure time and communicate this plan with the District Ebola Response </w:t>
      </w:r>
      <w:r w:rsidR="00C0683C" w:rsidRPr="00C0683C">
        <w:rPr>
          <w:rFonts w:asciiTheme="minorHAnsi" w:hAnsiTheme="minorHAnsi" w:cstheme="minorHAnsi"/>
          <w:bCs/>
          <w:sz w:val="22"/>
          <w:szCs w:val="22"/>
        </w:rPr>
        <w:t>Committee (DERC)</w:t>
      </w:r>
      <w:r w:rsidR="00C0683C">
        <w:rPr>
          <w:rFonts w:asciiTheme="minorHAnsi" w:hAnsiTheme="minorHAnsi" w:cstheme="minorHAnsi"/>
          <w:bCs/>
          <w:sz w:val="22"/>
          <w:szCs w:val="22"/>
        </w:rPr>
        <w:t xml:space="preserve"> and other relevant stakeholders</w:t>
      </w:r>
    </w:p>
    <w:p w:rsidR="00231783" w:rsidRDefault="00231783" w:rsidP="00C0683C">
      <w:pPr>
        <w:numPr>
          <w:ilvl w:val="1"/>
          <w:numId w:val="11"/>
        </w:num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0683C">
        <w:rPr>
          <w:rFonts w:asciiTheme="minorHAnsi" w:hAnsiTheme="minorHAnsi" w:cstheme="minorHAnsi"/>
          <w:bCs/>
          <w:sz w:val="22"/>
          <w:szCs w:val="22"/>
        </w:rPr>
        <w:t xml:space="preserve">Oxfam GB will make all necessary preparations for the works including </w:t>
      </w:r>
      <w:r w:rsidR="00C0683C" w:rsidRPr="00C0683C">
        <w:rPr>
          <w:rFonts w:asciiTheme="minorHAnsi" w:hAnsiTheme="minorHAnsi" w:cstheme="minorHAnsi"/>
          <w:bCs/>
          <w:sz w:val="22"/>
          <w:szCs w:val="22"/>
        </w:rPr>
        <w:t>all skilled labour and material procurement to enable works to be completed on time</w:t>
      </w:r>
    </w:p>
    <w:p w:rsidR="00FE0355" w:rsidRDefault="00C0683C">
      <w:pPr>
        <w:numPr>
          <w:ilvl w:val="1"/>
          <w:numId w:val="11"/>
        </w:num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Oxfam GB and MdM will communicate the closure plan to hygienists, nurses and other support staff working at the CCC</w:t>
      </w:r>
    </w:p>
    <w:p w:rsidR="00C0683C" w:rsidRDefault="00C0683C">
      <w:pPr>
        <w:numPr>
          <w:ilvl w:val="1"/>
          <w:numId w:val="11"/>
        </w:num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E0355">
        <w:rPr>
          <w:rFonts w:asciiTheme="minorHAnsi" w:hAnsiTheme="minorHAnsi" w:cstheme="minorHAnsi"/>
          <w:bCs/>
          <w:sz w:val="22"/>
          <w:szCs w:val="22"/>
        </w:rPr>
        <w:t>MdM will oversee the complete decontamination of the Red Zone, following Government of Sierra Leone (GoSL) guidelines for decontamination of Ebola Treatment Centres</w:t>
      </w:r>
      <w:r w:rsidR="00FE0355" w:rsidRPr="00FE0355">
        <w:rPr>
          <w:rStyle w:val="FootnoteReference"/>
          <w:rFonts w:asciiTheme="minorHAnsi" w:hAnsiTheme="minorHAnsi" w:cstheme="minorHAnsi"/>
          <w:bCs/>
          <w:sz w:val="22"/>
          <w:szCs w:val="22"/>
        </w:rPr>
        <w:footnoteReference w:id="1"/>
      </w:r>
    </w:p>
    <w:p w:rsidR="0024393A" w:rsidRDefault="0024393A" w:rsidP="0024393A">
      <w:pPr>
        <w:spacing w:line="360" w:lineRule="auto"/>
        <w:ind w:left="108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24393A" w:rsidRPr="00FE0355" w:rsidRDefault="0024393A" w:rsidP="0024393A">
      <w:pPr>
        <w:spacing w:line="360" w:lineRule="auto"/>
        <w:ind w:left="108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C0683C" w:rsidRPr="00C0683C" w:rsidRDefault="00C0683C" w:rsidP="00C0683C">
      <w:pPr>
        <w:numPr>
          <w:ilvl w:val="1"/>
          <w:numId w:val="11"/>
        </w:num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E0355">
        <w:rPr>
          <w:rFonts w:asciiTheme="minorHAnsi" w:hAnsiTheme="minorHAnsi" w:cstheme="minorHAnsi"/>
          <w:bCs/>
          <w:sz w:val="22"/>
          <w:szCs w:val="22"/>
        </w:rPr>
        <w:t xml:space="preserve">MdM will ensure that working and access areas are safe working environments, including the safe </w:t>
      </w:r>
      <w:r w:rsidR="00D200C8" w:rsidRPr="00FE0355">
        <w:rPr>
          <w:rFonts w:asciiTheme="minorHAnsi" w:hAnsiTheme="minorHAnsi" w:cstheme="minorHAnsi"/>
          <w:bCs/>
          <w:sz w:val="22"/>
          <w:szCs w:val="22"/>
        </w:rPr>
        <w:t>disposal</w:t>
      </w:r>
      <w:r w:rsidRPr="00FE035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0683C">
        <w:rPr>
          <w:rFonts w:asciiTheme="minorHAnsi" w:hAnsiTheme="minorHAnsi" w:cstheme="minorHAnsi"/>
          <w:bCs/>
          <w:sz w:val="22"/>
          <w:szCs w:val="22"/>
        </w:rPr>
        <w:t>o</w:t>
      </w:r>
      <w:r w:rsidRPr="00FE0355">
        <w:rPr>
          <w:rFonts w:asciiTheme="minorHAnsi" w:hAnsiTheme="minorHAnsi" w:cstheme="minorHAnsi"/>
          <w:bCs/>
          <w:sz w:val="22"/>
          <w:szCs w:val="22"/>
        </w:rPr>
        <w:t>f shar</w:t>
      </w:r>
      <w:r w:rsidRPr="00C0683C">
        <w:rPr>
          <w:rFonts w:asciiTheme="minorHAnsi" w:hAnsiTheme="minorHAnsi" w:cstheme="minorHAnsi"/>
          <w:bCs/>
          <w:sz w:val="22"/>
          <w:szCs w:val="22"/>
        </w:rPr>
        <w:t>p</w:t>
      </w:r>
      <w:r w:rsidRPr="00FE0355">
        <w:rPr>
          <w:rFonts w:asciiTheme="minorHAnsi" w:hAnsiTheme="minorHAnsi" w:cstheme="minorHAnsi"/>
          <w:bCs/>
          <w:sz w:val="22"/>
          <w:szCs w:val="22"/>
        </w:rPr>
        <w:t xml:space="preserve">s </w:t>
      </w:r>
      <w:r>
        <w:rPr>
          <w:rFonts w:asciiTheme="minorHAnsi" w:hAnsiTheme="minorHAnsi" w:cstheme="minorHAnsi"/>
          <w:bCs/>
          <w:sz w:val="22"/>
          <w:szCs w:val="22"/>
        </w:rPr>
        <w:t>and other hazardous materials</w:t>
      </w:r>
    </w:p>
    <w:p w:rsidR="00C0683C" w:rsidRDefault="0069491A" w:rsidP="00C0683C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Responsibilities d</w:t>
      </w:r>
      <w:r w:rsidR="00C0683C">
        <w:rPr>
          <w:rFonts w:asciiTheme="minorHAnsi" w:hAnsiTheme="minorHAnsi" w:cstheme="minorHAnsi"/>
          <w:b/>
          <w:bCs/>
          <w:sz w:val="22"/>
          <w:szCs w:val="22"/>
        </w:rPr>
        <w:t>uring closure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:rsidR="00C0683C" w:rsidRDefault="00C0683C" w:rsidP="00C0683C">
      <w:pPr>
        <w:numPr>
          <w:ilvl w:val="1"/>
          <w:numId w:val="12"/>
        </w:num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MdM will hand over the </w:t>
      </w:r>
      <w:r w:rsidR="00FE0355">
        <w:rPr>
          <w:rFonts w:asciiTheme="minorHAnsi" w:hAnsiTheme="minorHAnsi" w:cstheme="minorHAnsi"/>
          <w:bCs/>
          <w:sz w:val="22"/>
          <w:szCs w:val="22"/>
        </w:rPr>
        <w:t>patient isolation area</w:t>
      </w:r>
      <w:r w:rsidR="00D454AF">
        <w:rPr>
          <w:rFonts w:asciiTheme="minorHAnsi" w:hAnsiTheme="minorHAnsi" w:cstheme="minorHAnsi"/>
          <w:bCs/>
          <w:sz w:val="22"/>
          <w:szCs w:val="22"/>
        </w:rPr>
        <w:t xml:space="preserve"> to</w:t>
      </w:r>
      <w:r w:rsidR="00D200C8">
        <w:rPr>
          <w:rFonts w:asciiTheme="minorHAnsi" w:hAnsiTheme="minorHAnsi" w:cstheme="minorHAnsi"/>
          <w:bCs/>
          <w:sz w:val="22"/>
          <w:szCs w:val="22"/>
        </w:rPr>
        <w:t xml:space="preserve"> Oxfam GB in writing confirming that full decontamination has taken place and all hazardous materials have been safely removed</w:t>
      </w:r>
      <w:r w:rsidR="00FE0355">
        <w:rPr>
          <w:rFonts w:asciiTheme="minorHAnsi" w:hAnsiTheme="minorHAnsi" w:cstheme="minorHAnsi"/>
          <w:bCs/>
          <w:sz w:val="22"/>
          <w:szCs w:val="22"/>
        </w:rPr>
        <w:t xml:space="preserve"> such that the area can be considered a low risk area</w:t>
      </w:r>
    </w:p>
    <w:p w:rsidR="00D454AF" w:rsidRDefault="00D454AF" w:rsidP="00C0683C">
      <w:pPr>
        <w:numPr>
          <w:ilvl w:val="1"/>
          <w:numId w:val="12"/>
        </w:num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Under these decontaminated conditions </w:t>
      </w:r>
      <w:r w:rsidR="00D200C8">
        <w:rPr>
          <w:rFonts w:asciiTheme="minorHAnsi" w:hAnsiTheme="minorHAnsi" w:cstheme="minorHAnsi"/>
          <w:bCs/>
          <w:sz w:val="22"/>
          <w:szCs w:val="22"/>
        </w:rPr>
        <w:t xml:space="preserve">Oxfam GB will carry out all repair works </w:t>
      </w:r>
      <w:r>
        <w:rPr>
          <w:rFonts w:asciiTheme="minorHAnsi" w:hAnsiTheme="minorHAnsi" w:cstheme="minorHAnsi"/>
          <w:bCs/>
          <w:sz w:val="22"/>
          <w:szCs w:val="22"/>
        </w:rPr>
        <w:t xml:space="preserve">set out in the </w:t>
      </w:r>
      <w:r w:rsidR="00D200C8">
        <w:rPr>
          <w:rFonts w:asciiTheme="minorHAnsi" w:hAnsiTheme="minorHAnsi" w:cstheme="minorHAnsi"/>
          <w:bCs/>
          <w:sz w:val="22"/>
          <w:szCs w:val="22"/>
        </w:rPr>
        <w:t>agreed</w:t>
      </w:r>
      <w:r>
        <w:rPr>
          <w:rFonts w:asciiTheme="minorHAnsi" w:hAnsiTheme="minorHAnsi" w:cstheme="minorHAnsi"/>
          <w:bCs/>
          <w:sz w:val="22"/>
          <w:szCs w:val="22"/>
        </w:rPr>
        <w:t xml:space="preserve"> work plan</w:t>
      </w:r>
      <w:r w:rsidR="00EC764F">
        <w:rPr>
          <w:rFonts w:asciiTheme="minorHAnsi" w:hAnsiTheme="minorHAnsi" w:cstheme="minorHAnsi"/>
          <w:bCs/>
          <w:sz w:val="22"/>
          <w:szCs w:val="22"/>
        </w:rPr>
        <w:t>,</w:t>
      </w:r>
      <w:r w:rsidR="00D200C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EC764F">
        <w:rPr>
          <w:rFonts w:asciiTheme="minorHAnsi" w:hAnsiTheme="minorHAnsi" w:cstheme="minorHAnsi"/>
          <w:bCs/>
          <w:sz w:val="22"/>
          <w:szCs w:val="22"/>
        </w:rPr>
        <w:t xml:space="preserve">and provide regular (at least daily) </w:t>
      </w:r>
      <w:r>
        <w:rPr>
          <w:rFonts w:asciiTheme="minorHAnsi" w:hAnsiTheme="minorHAnsi" w:cstheme="minorHAnsi"/>
          <w:bCs/>
          <w:sz w:val="22"/>
          <w:szCs w:val="22"/>
        </w:rPr>
        <w:t xml:space="preserve">progress </w:t>
      </w:r>
      <w:r w:rsidR="00EC764F">
        <w:rPr>
          <w:rFonts w:asciiTheme="minorHAnsi" w:hAnsiTheme="minorHAnsi" w:cstheme="minorHAnsi"/>
          <w:bCs/>
          <w:sz w:val="22"/>
          <w:szCs w:val="22"/>
        </w:rPr>
        <w:t>updates to MdM</w:t>
      </w:r>
    </w:p>
    <w:p w:rsidR="00D200C8" w:rsidRPr="00D454AF" w:rsidRDefault="00D454AF" w:rsidP="00C0683C">
      <w:pPr>
        <w:numPr>
          <w:ilvl w:val="1"/>
          <w:numId w:val="12"/>
        </w:num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In addition, </w:t>
      </w:r>
      <w:r w:rsidR="00D200C8" w:rsidRPr="00D454AF">
        <w:rPr>
          <w:rFonts w:asciiTheme="minorHAnsi" w:hAnsiTheme="minorHAnsi" w:cstheme="minorHAnsi"/>
          <w:bCs/>
          <w:sz w:val="22"/>
          <w:szCs w:val="22"/>
        </w:rPr>
        <w:t xml:space="preserve">Oxfam GB will carry out any </w:t>
      </w:r>
      <w:r>
        <w:rPr>
          <w:rFonts w:asciiTheme="minorHAnsi" w:hAnsiTheme="minorHAnsi" w:cstheme="minorHAnsi"/>
          <w:bCs/>
          <w:sz w:val="22"/>
          <w:szCs w:val="22"/>
        </w:rPr>
        <w:t>extra</w:t>
      </w:r>
      <w:r w:rsidRPr="00D454A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200C8" w:rsidRPr="00D454AF">
        <w:rPr>
          <w:rFonts w:asciiTheme="minorHAnsi" w:hAnsiTheme="minorHAnsi" w:cstheme="minorHAnsi"/>
          <w:bCs/>
          <w:sz w:val="22"/>
          <w:szCs w:val="22"/>
        </w:rPr>
        <w:t>repairs or preventative maintenance</w:t>
      </w:r>
      <w:r>
        <w:rPr>
          <w:rFonts w:asciiTheme="minorHAnsi" w:hAnsiTheme="minorHAnsi" w:cstheme="minorHAnsi"/>
          <w:bCs/>
          <w:sz w:val="22"/>
          <w:szCs w:val="22"/>
        </w:rPr>
        <w:t xml:space="preserve"> identified during the closure,</w:t>
      </w:r>
      <w:r w:rsidR="00D200C8" w:rsidRPr="00D454AF">
        <w:rPr>
          <w:rFonts w:asciiTheme="minorHAnsi" w:hAnsiTheme="minorHAnsi" w:cstheme="minorHAnsi"/>
          <w:bCs/>
          <w:sz w:val="22"/>
          <w:szCs w:val="22"/>
        </w:rPr>
        <w:t xml:space="preserve"> on a priority basis</w:t>
      </w:r>
    </w:p>
    <w:p w:rsidR="00D200C8" w:rsidRPr="00D454AF" w:rsidRDefault="00633B2B" w:rsidP="00C0683C">
      <w:pPr>
        <w:numPr>
          <w:ilvl w:val="1"/>
          <w:numId w:val="12"/>
        </w:num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On completion of works Oxfam GB will remove and safely dispose of all construction wastes to ensure a safe working environment</w:t>
      </w:r>
    </w:p>
    <w:p w:rsidR="00EC764F" w:rsidRDefault="00633B2B" w:rsidP="00C0683C">
      <w:pPr>
        <w:numPr>
          <w:ilvl w:val="1"/>
          <w:numId w:val="12"/>
        </w:num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Oxfam GB</w:t>
      </w:r>
      <w:r w:rsidR="00EC764F">
        <w:rPr>
          <w:rFonts w:asciiTheme="minorHAnsi" w:hAnsiTheme="minorHAnsi" w:cstheme="minorHAnsi"/>
          <w:bCs/>
          <w:sz w:val="22"/>
          <w:szCs w:val="22"/>
        </w:rPr>
        <w:t xml:space="preserve"> will be responsible for ensuring that all works are completed to the required standard</w:t>
      </w:r>
    </w:p>
    <w:p w:rsidR="00EC764F" w:rsidRDefault="0069491A" w:rsidP="00EC764F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Responsibilities a</w:t>
      </w:r>
      <w:r w:rsidR="00153A04">
        <w:rPr>
          <w:rFonts w:asciiTheme="minorHAnsi" w:hAnsiTheme="minorHAnsi" w:cstheme="minorHAnsi"/>
          <w:b/>
          <w:bCs/>
          <w:sz w:val="22"/>
          <w:szCs w:val="22"/>
        </w:rPr>
        <w:t>fter completion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:rsidR="00153A04" w:rsidRDefault="00153A04" w:rsidP="00153A04">
      <w:pPr>
        <w:numPr>
          <w:ilvl w:val="0"/>
          <w:numId w:val="15"/>
        </w:num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Before re-opening the CCC Oxfam GB and MdM will jointly inspect all works completed and agree final completion</w:t>
      </w:r>
    </w:p>
    <w:p w:rsidR="00153A04" w:rsidRPr="00EC764F" w:rsidRDefault="00153A04" w:rsidP="00153A04">
      <w:pPr>
        <w:numPr>
          <w:ilvl w:val="0"/>
          <w:numId w:val="15"/>
        </w:num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Oxfam GB will hand over the </w:t>
      </w:r>
      <w:r w:rsidR="00FE0355">
        <w:rPr>
          <w:rFonts w:asciiTheme="minorHAnsi" w:hAnsiTheme="minorHAnsi" w:cstheme="minorHAnsi"/>
          <w:bCs/>
          <w:sz w:val="22"/>
          <w:szCs w:val="22"/>
        </w:rPr>
        <w:t xml:space="preserve">patient isolation area </w:t>
      </w:r>
      <w:r>
        <w:rPr>
          <w:rFonts w:asciiTheme="minorHAnsi" w:hAnsiTheme="minorHAnsi" w:cstheme="minorHAnsi"/>
          <w:bCs/>
          <w:sz w:val="22"/>
          <w:szCs w:val="22"/>
        </w:rPr>
        <w:t>to MdM in writing including a list of works completed</w:t>
      </w:r>
    </w:p>
    <w:p w:rsidR="00EC764F" w:rsidRPr="00EC764F" w:rsidRDefault="00153A04" w:rsidP="00153A04">
      <w:pPr>
        <w:numPr>
          <w:ilvl w:val="0"/>
          <w:numId w:val="15"/>
        </w:num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Oxfam GB and MdM will resume all </w:t>
      </w:r>
      <w:r w:rsidR="0010210F">
        <w:rPr>
          <w:rFonts w:asciiTheme="minorHAnsi" w:hAnsiTheme="minorHAnsi" w:cstheme="minorHAnsi"/>
          <w:bCs/>
          <w:sz w:val="22"/>
          <w:szCs w:val="22"/>
        </w:rPr>
        <w:t xml:space="preserve">normal </w:t>
      </w:r>
      <w:r>
        <w:rPr>
          <w:rFonts w:asciiTheme="minorHAnsi" w:hAnsiTheme="minorHAnsi" w:cstheme="minorHAnsi"/>
          <w:bCs/>
          <w:sz w:val="22"/>
          <w:szCs w:val="22"/>
        </w:rPr>
        <w:t>activities at the CCC</w:t>
      </w:r>
    </w:p>
    <w:p w:rsidR="00440DF5" w:rsidRDefault="00440DF5" w:rsidP="00440DF5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D454AF" w:rsidRDefault="00D454AF" w:rsidP="00440DF5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4C0E32" w:rsidRDefault="00153A04" w:rsidP="0069491A">
      <w:pPr>
        <w:spacing w:after="24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68E6">
        <w:rPr>
          <w:rFonts w:ascii="Arial" w:hAnsi="Arial" w:cs="Arial"/>
          <w:bCs/>
          <w:sz w:val="20"/>
          <w:szCs w:val="20"/>
        </w:rPr>
        <w:t>For and on behalf of</w:t>
      </w:r>
      <w:r w:rsidRPr="009168E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</w:rPr>
        <w:t>Oxfam GB:</w:t>
      </w:r>
      <w:r w:rsidR="0069491A">
        <w:rPr>
          <w:rFonts w:ascii="Arial" w:hAnsi="Arial" w:cs="Arial"/>
          <w:b/>
          <w:color w:val="000000"/>
          <w:sz w:val="20"/>
          <w:szCs w:val="20"/>
        </w:rPr>
        <w:tab/>
      </w:r>
      <w:r w:rsidR="0069491A">
        <w:rPr>
          <w:rFonts w:ascii="Arial" w:hAnsi="Arial" w:cs="Arial"/>
          <w:b/>
          <w:color w:val="000000"/>
          <w:sz w:val="20"/>
          <w:szCs w:val="20"/>
        </w:rPr>
        <w:tab/>
      </w:r>
    </w:p>
    <w:p w:rsidR="004C0E32" w:rsidRDefault="00153A04" w:rsidP="004C0E32">
      <w:pPr>
        <w:spacing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9168E6">
        <w:rPr>
          <w:rFonts w:ascii="Arial" w:hAnsi="Arial" w:cs="Arial"/>
          <w:sz w:val="20"/>
          <w:szCs w:val="20"/>
        </w:rPr>
        <w:t>ignature:</w:t>
      </w:r>
      <w:r w:rsidRPr="009168E6">
        <w:rPr>
          <w:rFonts w:ascii="Arial" w:hAnsi="Arial" w:cs="Arial"/>
          <w:sz w:val="20"/>
          <w:szCs w:val="20"/>
        </w:rPr>
        <w:tab/>
        <w:t>…………………………………</w:t>
      </w:r>
      <w:r w:rsidRPr="009168E6">
        <w:rPr>
          <w:rFonts w:ascii="Arial" w:hAnsi="Arial" w:cs="Arial"/>
          <w:sz w:val="20"/>
          <w:szCs w:val="20"/>
        </w:rPr>
        <w:tab/>
      </w:r>
      <w:r w:rsidR="004C0E32">
        <w:rPr>
          <w:rFonts w:ascii="Arial" w:hAnsi="Arial" w:cs="Arial"/>
          <w:sz w:val="20"/>
          <w:szCs w:val="20"/>
        </w:rPr>
        <w:t>Date:</w:t>
      </w:r>
      <w:r w:rsidR="004C0E32">
        <w:rPr>
          <w:rFonts w:ascii="Arial" w:hAnsi="Arial" w:cs="Arial"/>
          <w:sz w:val="20"/>
          <w:szCs w:val="20"/>
        </w:rPr>
        <w:tab/>
      </w:r>
      <w:r w:rsidR="004C0E32">
        <w:rPr>
          <w:rFonts w:ascii="Arial" w:hAnsi="Arial" w:cs="Arial"/>
          <w:sz w:val="20"/>
          <w:szCs w:val="20"/>
        </w:rPr>
        <w:tab/>
      </w:r>
      <w:r w:rsidR="004C0E32" w:rsidRPr="009168E6">
        <w:rPr>
          <w:rFonts w:ascii="Arial" w:hAnsi="Arial" w:cs="Arial"/>
          <w:sz w:val="20"/>
          <w:szCs w:val="20"/>
        </w:rPr>
        <w:t>…………………………………</w:t>
      </w:r>
    </w:p>
    <w:p w:rsidR="00153A04" w:rsidRPr="009168E6" w:rsidRDefault="00153A04" w:rsidP="004C0E32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9168E6">
        <w:rPr>
          <w:rFonts w:ascii="Arial" w:hAnsi="Arial" w:cs="Arial"/>
          <w:sz w:val="20"/>
          <w:szCs w:val="20"/>
        </w:rPr>
        <w:t>Name:</w:t>
      </w:r>
      <w:r w:rsidRPr="009168E6">
        <w:rPr>
          <w:rFonts w:ascii="Arial" w:hAnsi="Arial" w:cs="Arial"/>
          <w:sz w:val="20"/>
          <w:szCs w:val="20"/>
        </w:rPr>
        <w:tab/>
      </w:r>
      <w:r w:rsidRPr="009168E6">
        <w:rPr>
          <w:rFonts w:ascii="Arial" w:hAnsi="Arial" w:cs="Arial"/>
          <w:sz w:val="20"/>
          <w:szCs w:val="20"/>
        </w:rPr>
        <w:tab/>
        <w:t>…………………………………</w:t>
      </w:r>
      <w:r w:rsidR="004C0E32">
        <w:rPr>
          <w:rFonts w:ascii="Arial" w:hAnsi="Arial" w:cs="Arial"/>
          <w:sz w:val="20"/>
          <w:szCs w:val="20"/>
        </w:rPr>
        <w:tab/>
      </w:r>
      <w:r w:rsidRPr="009168E6">
        <w:rPr>
          <w:rFonts w:ascii="Arial" w:hAnsi="Arial" w:cs="Arial"/>
          <w:sz w:val="20"/>
          <w:szCs w:val="20"/>
        </w:rPr>
        <w:t>Position:</w:t>
      </w:r>
      <w:r w:rsidRPr="009168E6">
        <w:rPr>
          <w:rFonts w:ascii="Arial" w:hAnsi="Arial" w:cs="Arial"/>
          <w:sz w:val="20"/>
          <w:szCs w:val="20"/>
        </w:rPr>
        <w:tab/>
        <w:t>…………………………………</w:t>
      </w:r>
    </w:p>
    <w:p w:rsidR="004C0E32" w:rsidRDefault="00153A04" w:rsidP="004C0E32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9168E6">
        <w:rPr>
          <w:rFonts w:ascii="Arial" w:hAnsi="Arial" w:cs="Arial"/>
          <w:bCs/>
          <w:sz w:val="20"/>
          <w:szCs w:val="20"/>
        </w:rPr>
        <w:t>For and on behalf of</w:t>
      </w:r>
      <w:r w:rsidRPr="009168E6">
        <w:rPr>
          <w:rFonts w:ascii="Arial" w:hAnsi="Arial" w:cs="Arial"/>
          <w:color w:val="000000"/>
          <w:sz w:val="20"/>
          <w:szCs w:val="20"/>
        </w:rPr>
        <w:t xml:space="preserve"> </w:t>
      </w:r>
      <w:r w:rsidR="0069491A">
        <w:rPr>
          <w:rFonts w:ascii="Arial" w:hAnsi="Arial" w:cs="Arial"/>
          <w:b/>
          <w:color w:val="000000"/>
          <w:sz w:val="20"/>
          <w:szCs w:val="20"/>
        </w:rPr>
        <w:t>MdM:</w:t>
      </w:r>
      <w:r w:rsidR="004C0E32" w:rsidRPr="004C0E32">
        <w:rPr>
          <w:rFonts w:ascii="Arial" w:hAnsi="Arial" w:cs="Arial"/>
          <w:sz w:val="20"/>
          <w:szCs w:val="20"/>
        </w:rPr>
        <w:t xml:space="preserve"> </w:t>
      </w:r>
    </w:p>
    <w:p w:rsidR="004C0E32" w:rsidRDefault="004C0E32" w:rsidP="004C0E32">
      <w:pPr>
        <w:spacing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9168E6">
        <w:rPr>
          <w:rFonts w:ascii="Arial" w:hAnsi="Arial" w:cs="Arial"/>
          <w:sz w:val="20"/>
          <w:szCs w:val="20"/>
        </w:rPr>
        <w:t>ignature:</w:t>
      </w:r>
      <w:r w:rsidRPr="009168E6">
        <w:rPr>
          <w:rFonts w:ascii="Arial" w:hAnsi="Arial" w:cs="Arial"/>
          <w:sz w:val="20"/>
          <w:szCs w:val="20"/>
        </w:rPr>
        <w:tab/>
        <w:t>…………………………………</w:t>
      </w:r>
      <w:r w:rsidRPr="009168E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Date: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168E6">
        <w:rPr>
          <w:rFonts w:ascii="Arial" w:hAnsi="Arial" w:cs="Arial"/>
          <w:sz w:val="20"/>
          <w:szCs w:val="20"/>
        </w:rPr>
        <w:t>…………………………………</w:t>
      </w:r>
    </w:p>
    <w:p w:rsidR="004C0E32" w:rsidRPr="009168E6" w:rsidRDefault="004C0E32" w:rsidP="004C0E32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9168E6">
        <w:rPr>
          <w:rFonts w:ascii="Arial" w:hAnsi="Arial" w:cs="Arial"/>
          <w:sz w:val="20"/>
          <w:szCs w:val="20"/>
        </w:rPr>
        <w:t>Name:</w:t>
      </w:r>
      <w:r w:rsidRPr="009168E6">
        <w:rPr>
          <w:rFonts w:ascii="Arial" w:hAnsi="Arial" w:cs="Arial"/>
          <w:sz w:val="20"/>
          <w:szCs w:val="20"/>
        </w:rPr>
        <w:tab/>
      </w:r>
      <w:r w:rsidRPr="009168E6">
        <w:rPr>
          <w:rFonts w:ascii="Arial" w:hAnsi="Arial" w:cs="Arial"/>
          <w:sz w:val="20"/>
          <w:szCs w:val="20"/>
        </w:rPr>
        <w:tab/>
        <w:t>…………………………………</w:t>
      </w:r>
      <w:r>
        <w:rPr>
          <w:rFonts w:ascii="Arial" w:hAnsi="Arial" w:cs="Arial"/>
          <w:sz w:val="20"/>
          <w:szCs w:val="20"/>
        </w:rPr>
        <w:tab/>
      </w:r>
      <w:r w:rsidRPr="009168E6">
        <w:rPr>
          <w:rFonts w:ascii="Arial" w:hAnsi="Arial" w:cs="Arial"/>
          <w:sz w:val="20"/>
          <w:szCs w:val="20"/>
        </w:rPr>
        <w:t>Position:</w:t>
      </w:r>
      <w:r w:rsidRPr="009168E6">
        <w:rPr>
          <w:rFonts w:ascii="Arial" w:hAnsi="Arial" w:cs="Arial"/>
          <w:sz w:val="20"/>
          <w:szCs w:val="20"/>
        </w:rPr>
        <w:tab/>
        <w:t>…………………………………</w:t>
      </w:r>
    </w:p>
    <w:p w:rsidR="00153A04" w:rsidRDefault="00153A04" w:rsidP="004C0E32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9168E6">
        <w:rPr>
          <w:rFonts w:ascii="Arial" w:hAnsi="Arial" w:cs="Arial"/>
          <w:bCs/>
          <w:sz w:val="20"/>
          <w:szCs w:val="20"/>
        </w:rPr>
        <w:t>For and on behalf of</w:t>
      </w:r>
      <w:r w:rsidRPr="009168E6">
        <w:rPr>
          <w:rFonts w:ascii="Arial" w:hAnsi="Arial" w:cs="Arial"/>
          <w:color w:val="000000"/>
          <w:sz w:val="20"/>
          <w:szCs w:val="20"/>
        </w:rPr>
        <w:t xml:space="preserve"> </w:t>
      </w:r>
      <w:r w:rsidR="0069491A">
        <w:rPr>
          <w:rFonts w:ascii="Arial" w:hAnsi="Arial" w:cs="Arial"/>
          <w:b/>
          <w:color w:val="000000"/>
          <w:sz w:val="20"/>
          <w:szCs w:val="20"/>
        </w:rPr>
        <w:t>DHMT:</w:t>
      </w:r>
    </w:p>
    <w:p w:rsidR="004C0E32" w:rsidRDefault="004C0E32" w:rsidP="004C0E32">
      <w:pPr>
        <w:spacing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9168E6">
        <w:rPr>
          <w:rFonts w:ascii="Arial" w:hAnsi="Arial" w:cs="Arial"/>
          <w:sz w:val="20"/>
          <w:szCs w:val="20"/>
        </w:rPr>
        <w:t>ignature:</w:t>
      </w:r>
      <w:r w:rsidRPr="009168E6">
        <w:rPr>
          <w:rFonts w:ascii="Arial" w:hAnsi="Arial" w:cs="Arial"/>
          <w:sz w:val="20"/>
          <w:szCs w:val="20"/>
        </w:rPr>
        <w:tab/>
        <w:t>…………………………………</w:t>
      </w:r>
      <w:r w:rsidRPr="009168E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Date: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168E6">
        <w:rPr>
          <w:rFonts w:ascii="Arial" w:hAnsi="Arial" w:cs="Arial"/>
          <w:sz w:val="20"/>
          <w:szCs w:val="20"/>
        </w:rPr>
        <w:t>…………………………………</w:t>
      </w:r>
    </w:p>
    <w:p w:rsidR="00153A04" w:rsidRPr="004C0E32" w:rsidRDefault="004C0E32" w:rsidP="004C0E32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9168E6">
        <w:rPr>
          <w:rFonts w:ascii="Arial" w:hAnsi="Arial" w:cs="Arial"/>
          <w:sz w:val="20"/>
          <w:szCs w:val="20"/>
        </w:rPr>
        <w:t>Name:</w:t>
      </w:r>
      <w:r w:rsidRPr="009168E6">
        <w:rPr>
          <w:rFonts w:ascii="Arial" w:hAnsi="Arial" w:cs="Arial"/>
          <w:sz w:val="20"/>
          <w:szCs w:val="20"/>
        </w:rPr>
        <w:tab/>
      </w:r>
      <w:r w:rsidRPr="009168E6">
        <w:rPr>
          <w:rFonts w:ascii="Arial" w:hAnsi="Arial" w:cs="Arial"/>
          <w:sz w:val="20"/>
          <w:szCs w:val="20"/>
        </w:rPr>
        <w:tab/>
        <w:t>…………………………………</w:t>
      </w:r>
      <w:r>
        <w:rPr>
          <w:rFonts w:ascii="Arial" w:hAnsi="Arial" w:cs="Arial"/>
          <w:sz w:val="20"/>
          <w:szCs w:val="20"/>
        </w:rPr>
        <w:tab/>
      </w:r>
      <w:r w:rsidRPr="009168E6">
        <w:rPr>
          <w:rFonts w:ascii="Arial" w:hAnsi="Arial" w:cs="Arial"/>
          <w:sz w:val="20"/>
          <w:szCs w:val="20"/>
        </w:rPr>
        <w:t>Position:</w:t>
      </w:r>
      <w:r w:rsidRPr="009168E6">
        <w:rPr>
          <w:rFonts w:ascii="Arial" w:hAnsi="Arial" w:cs="Arial"/>
          <w:sz w:val="20"/>
          <w:szCs w:val="20"/>
        </w:rPr>
        <w:tab/>
        <w:t>…………………………………</w:t>
      </w:r>
    </w:p>
    <w:sectPr w:rsidR="00153A04" w:rsidRPr="004C0E32" w:rsidSect="00F10D79">
      <w:headerReference w:type="default" r:id="rId8"/>
      <w:footerReference w:type="default" r:id="rId9"/>
      <w:pgSz w:w="11906" w:h="16838"/>
      <w:pgMar w:top="1702" w:right="1440" w:bottom="1440" w:left="1440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616" w:rsidRDefault="007B0616" w:rsidP="00523690">
      <w:r>
        <w:separator/>
      </w:r>
    </w:p>
  </w:endnote>
  <w:endnote w:type="continuationSeparator" w:id="0">
    <w:p w:rsidR="007B0616" w:rsidRDefault="007B0616" w:rsidP="0052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64F" w:rsidRPr="00F10D79" w:rsidRDefault="007B0616" w:rsidP="00FE0355">
    <w:pPr>
      <w:pStyle w:val="Footer"/>
      <w:rPr>
        <w:rFonts w:asciiTheme="minorHAnsi" w:hAnsiTheme="minorHAnsi" w:cstheme="minorHAnsi"/>
        <w:sz w:val="16"/>
        <w:szCs w:val="16"/>
      </w:rPr>
    </w:pPr>
    <w:sdt>
      <w:sdtPr>
        <w:rPr>
          <w:rFonts w:asciiTheme="minorHAnsi" w:hAnsiTheme="minorHAnsi" w:cstheme="minorHAnsi"/>
          <w:sz w:val="16"/>
          <w:szCs w:val="16"/>
        </w:rPr>
        <w:id w:val="421942273"/>
        <w:docPartObj>
          <w:docPartGallery w:val="Page Numbers (Bottom of Page)"/>
          <w:docPartUnique/>
        </w:docPartObj>
      </w:sdtPr>
      <w:sdtEndPr/>
      <w:sdtContent>
        <w:r w:rsidR="00FE0355" w:rsidRPr="00F10D79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="00FE0355" w:rsidRPr="00F10D79">
          <w:rPr>
            <w:rFonts w:asciiTheme="minorHAnsi" w:hAnsiTheme="minorHAnsi" w:cstheme="minorHAnsi"/>
            <w:sz w:val="16"/>
            <w:szCs w:val="16"/>
          </w:rPr>
          <w:instrText xml:space="preserve"> PAGE   \* MERGEFORMAT </w:instrText>
        </w:r>
        <w:r w:rsidR="00FE0355" w:rsidRPr="00F10D79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552073">
          <w:rPr>
            <w:rFonts w:asciiTheme="minorHAnsi" w:hAnsiTheme="minorHAnsi" w:cstheme="minorHAnsi"/>
            <w:noProof/>
            <w:sz w:val="16"/>
            <w:szCs w:val="16"/>
          </w:rPr>
          <w:t>1</w:t>
        </w:r>
        <w:r w:rsidR="00FE0355" w:rsidRPr="00F10D79">
          <w:rPr>
            <w:rFonts w:asciiTheme="minorHAnsi" w:hAnsiTheme="minorHAnsi" w:cstheme="minorHAnsi"/>
            <w:sz w:val="16"/>
            <w:szCs w:val="16"/>
          </w:rPr>
          <w:fldChar w:fldCharType="end"/>
        </w:r>
      </w:sdtContent>
    </w:sdt>
    <w:r w:rsidR="00526F06">
      <w:rPr>
        <w:rFonts w:asciiTheme="minorHAnsi" w:hAnsiTheme="minorHAnsi" w:cstheme="minorHAnsi"/>
        <w:sz w:val="16"/>
        <w:szCs w:val="16"/>
      </w:rPr>
      <w:t>/2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616" w:rsidRDefault="007B0616" w:rsidP="00523690">
      <w:r>
        <w:separator/>
      </w:r>
    </w:p>
  </w:footnote>
  <w:footnote w:type="continuationSeparator" w:id="0">
    <w:p w:rsidR="007B0616" w:rsidRDefault="007B0616" w:rsidP="00523690">
      <w:r>
        <w:continuationSeparator/>
      </w:r>
    </w:p>
  </w:footnote>
  <w:footnote w:id="1">
    <w:p w:rsidR="00FE0355" w:rsidRDefault="00FE0355">
      <w:pPr>
        <w:pStyle w:val="FootnoteText"/>
      </w:pPr>
      <w:r>
        <w:rPr>
          <w:rStyle w:val="FootnoteReference"/>
        </w:rPr>
        <w:footnoteRef/>
      </w:r>
      <w:r>
        <w:t xml:space="preserve"> GoSL MoHS 2015.  Standard Operating Procedures on the decontamination of Ebola Care Centres (ECCs)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64F" w:rsidRPr="00153A04" w:rsidRDefault="0024393A" w:rsidP="00153A04">
    <w:pPr>
      <w:pStyle w:val="Header"/>
      <w:tabs>
        <w:tab w:val="clear" w:pos="4153"/>
        <w:tab w:val="clear" w:pos="8306"/>
        <w:tab w:val="center" w:pos="4536"/>
        <w:tab w:val="right" w:pos="9072"/>
      </w:tabs>
      <w:jc w:val="center"/>
    </w:pPr>
    <w:ins w:id="1" w:author="akayinamura" w:date="2015-06-24T10:28:00Z">
      <w:r>
        <w:rPr>
          <w:noProof/>
          <w:lang w:eastAsia="en-GB"/>
        </w:rPr>
        <w:drawing>
          <wp:anchor distT="0" distB="0" distL="114300" distR="114300" simplePos="0" relativeHeight="251664384" behindDoc="0" locked="0" layoutInCell="1" allowOverlap="1" wp14:anchorId="43AFFC61" wp14:editId="5171E9C2">
            <wp:simplePos x="0" y="0"/>
            <wp:positionH relativeFrom="column">
              <wp:posOffset>2305050</wp:posOffset>
            </wp:positionH>
            <wp:positionV relativeFrom="paragraph">
              <wp:posOffset>-314960</wp:posOffset>
            </wp:positionV>
            <wp:extent cx="1143000" cy="933450"/>
            <wp:effectExtent l="19050" t="0" r="0" b="0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ins>
    <w:r>
      <w:rPr>
        <w:noProof/>
        <w:lang w:eastAsia="en-GB"/>
      </w:rPr>
      <w:drawing>
        <wp:anchor distT="0" distB="0" distL="114300" distR="114300" simplePos="0" relativeHeight="251657216" behindDoc="0" locked="0" layoutInCell="1" allowOverlap="1" wp14:anchorId="196DF247" wp14:editId="29F44488">
          <wp:simplePos x="0" y="0"/>
          <wp:positionH relativeFrom="margin">
            <wp:posOffset>4905375</wp:posOffset>
          </wp:positionH>
          <wp:positionV relativeFrom="margin">
            <wp:posOffset>-934085</wp:posOffset>
          </wp:positionV>
          <wp:extent cx="828675" cy="909955"/>
          <wp:effectExtent l="0" t="0" r="0" b="0"/>
          <wp:wrapSquare wrapText="bothSides"/>
          <wp:docPr id="1" name="Picture 0" descr="OX_VL_C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X_VL_C_RGB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28675" cy="909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ins w:id="2" w:author="akayinamura" w:date="2015-06-24T10:29:00Z">
      <w:r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1AF5D01D" wp14:editId="633DBB4B">
            <wp:simplePos x="0" y="0"/>
            <wp:positionH relativeFrom="column">
              <wp:posOffset>-142875</wp:posOffset>
            </wp:positionH>
            <wp:positionV relativeFrom="paragraph">
              <wp:posOffset>-295910</wp:posOffset>
            </wp:positionV>
            <wp:extent cx="1057275" cy="923925"/>
            <wp:effectExtent l="19050" t="0" r="9525" b="0"/>
            <wp:wrapSquare wrapText="bothSides"/>
            <wp:docPr id="3" name="Picture 1" descr="logo_Castellano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Castellano baja"/>
                    <pic:cNvPicPr>
                      <a:picLocks noChangeAspect="1" noChangeArrowheads="1"/>
                    </pic:cNvPicPr>
                  </pic:nvPicPr>
                  <pic:blipFill>
                    <a:blip r:embed="rId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ins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3695C"/>
    <w:multiLevelType w:val="hybridMultilevel"/>
    <w:tmpl w:val="B4A82904"/>
    <w:lvl w:ilvl="0" w:tplc="45A43A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FB3EA6"/>
    <w:multiLevelType w:val="hybridMultilevel"/>
    <w:tmpl w:val="43B608A2"/>
    <w:lvl w:ilvl="0" w:tplc="5A607942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plc="1F56A65E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61675B"/>
    <w:multiLevelType w:val="hybridMultilevel"/>
    <w:tmpl w:val="A43E6CB0"/>
    <w:lvl w:ilvl="0" w:tplc="96D6FE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99300B"/>
    <w:multiLevelType w:val="hybridMultilevel"/>
    <w:tmpl w:val="C4D6B758"/>
    <w:lvl w:ilvl="0" w:tplc="FA0ADFC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4F5F8C"/>
    <w:multiLevelType w:val="hybridMultilevel"/>
    <w:tmpl w:val="8CAACAEE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EAE427E"/>
    <w:multiLevelType w:val="hybridMultilevel"/>
    <w:tmpl w:val="3BA0DED4"/>
    <w:lvl w:ilvl="0" w:tplc="96D6FE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34C73E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7E41D9"/>
    <w:multiLevelType w:val="hybridMultilevel"/>
    <w:tmpl w:val="A5E6EC3E"/>
    <w:lvl w:ilvl="0" w:tplc="96D6FE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841526"/>
    <w:multiLevelType w:val="hybridMultilevel"/>
    <w:tmpl w:val="5520FC9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9129B"/>
    <w:multiLevelType w:val="hybridMultilevel"/>
    <w:tmpl w:val="B18240A0"/>
    <w:lvl w:ilvl="0" w:tplc="BC56AD6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4E702D"/>
    <w:multiLevelType w:val="hybridMultilevel"/>
    <w:tmpl w:val="730036B2"/>
    <w:lvl w:ilvl="0" w:tplc="96D6FE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DF68A1"/>
    <w:multiLevelType w:val="hybridMultilevel"/>
    <w:tmpl w:val="1A56DC32"/>
    <w:lvl w:ilvl="0" w:tplc="3F32B67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710F5C"/>
    <w:multiLevelType w:val="hybridMultilevel"/>
    <w:tmpl w:val="E13C80C2"/>
    <w:lvl w:ilvl="0" w:tplc="45A43A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7EA28AD"/>
    <w:multiLevelType w:val="hybridMultilevel"/>
    <w:tmpl w:val="5E0A374E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1"/>
  </w:num>
  <w:num w:numId="9">
    <w:abstractNumId w:val="7"/>
  </w:num>
  <w:num w:numId="10">
    <w:abstractNumId w:val="5"/>
  </w:num>
  <w:num w:numId="11">
    <w:abstractNumId w:val="6"/>
  </w:num>
  <w:num w:numId="12">
    <w:abstractNumId w:val="2"/>
  </w:num>
  <w:num w:numId="13">
    <w:abstractNumId w:val="9"/>
  </w:num>
  <w:num w:numId="14">
    <w:abstractNumId w:val="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690"/>
    <w:rsid w:val="0001266C"/>
    <w:rsid w:val="00075D45"/>
    <w:rsid w:val="000F7D8A"/>
    <w:rsid w:val="0010210F"/>
    <w:rsid w:val="00123BB4"/>
    <w:rsid w:val="001352E6"/>
    <w:rsid w:val="00147DBF"/>
    <w:rsid w:val="00153A04"/>
    <w:rsid w:val="0018368A"/>
    <w:rsid w:val="00184C82"/>
    <w:rsid w:val="001D17C7"/>
    <w:rsid w:val="00222066"/>
    <w:rsid w:val="00225A83"/>
    <w:rsid w:val="00231783"/>
    <w:rsid w:val="002425A4"/>
    <w:rsid w:val="0024393A"/>
    <w:rsid w:val="0025778E"/>
    <w:rsid w:val="002F0380"/>
    <w:rsid w:val="00304A65"/>
    <w:rsid w:val="003054D8"/>
    <w:rsid w:val="00393800"/>
    <w:rsid w:val="003D7DCB"/>
    <w:rsid w:val="003F0959"/>
    <w:rsid w:val="003F5A44"/>
    <w:rsid w:val="004408AC"/>
    <w:rsid w:val="00440DF5"/>
    <w:rsid w:val="0045380D"/>
    <w:rsid w:val="00456FA9"/>
    <w:rsid w:val="00470008"/>
    <w:rsid w:val="0047060E"/>
    <w:rsid w:val="0047720D"/>
    <w:rsid w:val="0048144F"/>
    <w:rsid w:val="004C0E32"/>
    <w:rsid w:val="004E5FF4"/>
    <w:rsid w:val="00503820"/>
    <w:rsid w:val="005041E3"/>
    <w:rsid w:val="00504D93"/>
    <w:rsid w:val="00522035"/>
    <w:rsid w:val="00523690"/>
    <w:rsid w:val="00526F06"/>
    <w:rsid w:val="00552073"/>
    <w:rsid w:val="00552D53"/>
    <w:rsid w:val="0056036B"/>
    <w:rsid w:val="00567066"/>
    <w:rsid w:val="005750A3"/>
    <w:rsid w:val="00586825"/>
    <w:rsid w:val="005C3EFB"/>
    <w:rsid w:val="00633B2B"/>
    <w:rsid w:val="00641945"/>
    <w:rsid w:val="0069491A"/>
    <w:rsid w:val="006D3838"/>
    <w:rsid w:val="006E7F6F"/>
    <w:rsid w:val="0071573E"/>
    <w:rsid w:val="00770382"/>
    <w:rsid w:val="0079186E"/>
    <w:rsid w:val="007B0616"/>
    <w:rsid w:val="007C4797"/>
    <w:rsid w:val="007C754F"/>
    <w:rsid w:val="0087747F"/>
    <w:rsid w:val="00893065"/>
    <w:rsid w:val="008A7385"/>
    <w:rsid w:val="008C5D37"/>
    <w:rsid w:val="008D5002"/>
    <w:rsid w:val="00930E7B"/>
    <w:rsid w:val="00943496"/>
    <w:rsid w:val="00963945"/>
    <w:rsid w:val="009678CD"/>
    <w:rsid w:val="009A09FF"/>
    <w:rsid w:val="009D08B1"/>
    <w:rsid w:val="009D6B67"/>
    <w:rsid w:val="009E3066"/>
    <w:rsid w:val="00A33333"/>
    <w:rsid w:val="00A6042A"/>
    <w:rsid w:val="00A8343E"/>
    <w:rsid w:val="00AA4806"/>
    <w:rsid w:val="00AB73F3"/>
    <w:rsid w:val="00AC0272"/>
    <w:rsid w:val="00AC59BB"/>
    <w:rsid w:val="00AD4B41"/>
    <w:rsid w:val="00B0664C"/>
    <w:rsid w:val="00B16EDE"/>
    <w:rsid w:val="00B253F4"/>
    <w:rsid w:val="00B3371F"/>
    <w:rsid w:val="00B83116"/>
    <w:rsid w:val="00B946D9"/>
    <w:rsid w:val="00BC53F8"/>
    <w:rsid w:val="00BC75EC"/>
    <w:rsid w:val="00BD7A25"/>
    <w:rsid w:val="00BF0EE0"/>
    <w:rsid w:val="00C0683C"/>
    <w:rsid w:val="00C24053"/>
    <w:rsid w:val="00C379AA"/>
    <w:rsid w:val="00C735B6"/>
    <w:rsid w:val="00CF5AC2"/>
    <w:rsid w:val="00D200C8"/>
    <w:rsid w:val="00D454AF"/>
    <w:rsid w:val="00D46AC9"/>
    <w:rsid w:val="00D84C9B"/>
    <w:rsid w:val="00DE0719"/>
    <w:rsid w:val="00DF19B8"/>
    <w:rsid w:val="00E41704"/>
    <w:rsid w:val="00E45F46"/>
    <w:rsid w:val="00E54AA1"/>
    <w:rsid w:val="00E56810"/>
    <w:rsid w:val="00E60F16"/>
    <w:rsid w:val="00E87500"/>
    <w:rsid w:val="00EC764F"/>
    <w:rsid w:val="00ED1654"/>
    <w:rsid w:val="00EE4A3E"/>
    <w:rsid w:val="00F05C51"/>
    <w:rsid w:val="00F10D79"/>
    <w:rsid w:val="00F1260C"/>
    <w:rsid w:val="00F13268"/>
    <w:rsid w:val="00F41773"/>
    <w:rsid w:val="00F93F6A"/>
    <w:rsid w:val="00FD5C43"/>
    <w:rsid w:val="00FE0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896FCF9-B180-4C9B-989B-387E5893B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3690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3690"/>
    <w:pPr>
      <w:keepNext/>
      <w:spacing w:line="360" w:lineRule="auto"/>
      <w:jc w:val="center"/>
      <w:outlineLvl w:val="0"/>
    </w:pPr>
    <w:rPr>
      <w:rFonts w:ascii="Arial" w:hAnsi="Arial" w:cs="Arial"/>
      <w:sz w:val="20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23690"/>
    <w:pPr>
      <w:keepNext/>
      <w:spacing w:line="360" w:lineRule="auto"/>
      <w:jc w:val="both"/>
      <w:outlineLvl w:val="1"/>
    </w:pPr>
    <w:rPr>
      <w:rFonts w:ascii="Centaur" w:hAnsi="Centaur"/>
      <w:b/>
      <w:bCs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23690"/>
    <w:pPr>
      <w:keepNext/>
      <w:spacing w:line="360" w:lineRule="auto"/>
      <w:jc w:val="both"/>
      <w:outlineLvl w:val="2"/>
    </w:pPr>
    <w:rPr>
      <w:rFonts w:ascii="Arial Narrow" w:hAnsi="Arial Narrow" w:cs="Arial"/>
      <w:sz w:val="28"/>
      <w:szCs w:val="1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3690"/>
    <w:pPr>
      <w:keepNext/>
      <w:outlineLvl w:val="3"/>
    </w:pPr>
    <w:rPr>
      <w:b/>
      <w:bCs/>
      <w:szCs w:val="30"/>
      <w:lang w:val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23690"/>
    <w:pPr>
      <w:keepNext/>
      <w:jc w:val="center"/>
      <w:outlineLvl w:val="5"/>
    </w:pPr>
    <w:rPr>
      <w:rFonts w:ascii="Centaur" w:hAnsi="Centaur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23690"/>
    <w:pPr>
      <w:keepNext/>
      <w:jc w:val="center"/>
      <w:outlineLvl w:val="6"/>
    </w:pPr>
    <w:rPr>
      <w:rFonts w:ascii="Centaur" w:hAnsi="Centaur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3690"/>
    <w:rPr>
      <w:rFonts w:ascii="Arial" w:eastAsia="Times New Roman" w:hAnsi="Arial" w:cs="Arial"/>
      <w:sz w:val="20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23690"/>
    <w:rPr>
      <w:rFonts w:ascii="Centaur" w:eastAsia="Times New Roman" w:hAnsi="Centaur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23690"/>
    <w:rPr>
      <w:rFonts w:ascii="Arial Narrow" w:eastAsia="Times New Roman" w:hAnsi="Arial Narrow" w:cs="Arial"/>
      <w:sz w:val="2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3690"/>
    <w:rPr>
      <w:rFonts w:ascii="Times New Roman" w:eastAsia="Times New Roman" w:hAnsi="Times New Roman" w:cs="Times New Roman"/>
      <w:b/>
      <w:bCs/>
      <w:sz w:val="24"/>
      <w:szCs w:val="3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523690"/>
    <w:rPr>
      <w:rFonts w:ascii="Centaur" w:eastAsia="Times New Roman" w:hAnsi="Centaur" w:cs="Times New Roman"/>
      <w:b/>
      <w:bCs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523690"/>
    <w:rPr>
      <w:rFonts w:ascii="Centaur" w:eastAsia="Times New Roman" w:hAnsi="Centaur" w:cs="Times New Roman"/>
      <w:sz w:val="24"/>
      <w:szCs w:val="24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36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3690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2369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3690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523690"/>
    <w:pPr>
      <w:spacing w:line="360" w:lineRule="auto"/>
      <w:jc w:val="both"/>
    </w:pPr>
    <w:rPr>
      <w:rFonts w:ascii="Arial" w:hAnsi="Arial" w:cs="Arial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23690"/>
    <w:rPr>
      <w:rFonts w:ascii="Arial" w:eastAsia="Times New Roman" w:hAnsi="Arial" w:cs="Arial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23690"/>
    <w:pPr>
      <w:ind w:left="360"/>
      <w:jc w:val="both"/>
    </w:pPr>
    <w:rPr>
      <w:rFonts w:ascii="Centaur" w:hAnsi="Centaur"/>
      <w:sz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23690"/>
    <w:rPr>
      <w:rFonts w:ascii="Centaur" w:eastAsia="Times New Roman" w:hAnsi="Centaur" w:cs="Times New Roman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23690"/>
    <w:pPr>
      <w:spacing w:line="360" w:lineRule="auto"/>
      <w:jc w:val="both"/>
    </w:pPr>
    <w:rPr>
      <w:rFonts w:ascii="Arial Narrow" w:hAnsi="Arial Narrow" w:cs="Arial"/>
      <w:szCs w:val="1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23690"/>
    <w:rPr>
      <w:rFonts w:ascii="Arial Narrow" w:eastAsia="Times New Roman" w:hAnsi="Arial Narrow" w:cs="Arial"/>
      <w:sz w:val="24"/>
      <w:szCs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23690"/>
    <w:pPr>
      <w:ind w:left="360"/>
    </w:pPr>
    <w:rPr>
      <w:rFonts w:ascii="Centaur" w:hAnsi="Centaur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23690"/>
    <w:rPr>
      <w:rFonts w:ascii="Centaur" w:eastAsia="Times New Roman" w:hAnsi="Centaur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23690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36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690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52369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3690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1573E"/>
    <w:rPr>
      <w:rFonts w:ascii="Times New Roman" w:eastAsia="Times New Roman" w:hAnsi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EE4A3E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0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0F16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E035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E0355"/>
    <w:rPr>
      <w:rFonts w:ascii="Times New Roman" w:eastAsia="Times New Roman" w:hAnsi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E03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74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73F8EC-A307-4D22-A257-6B52C1BF3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2942</Characters>
  <Application>Microsoft Office Word</Application>
  <DocSecurity>0</DocSecurity>
  <Lines>63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Oxfam</Company>
  <LinksUpToDate>false</LinksUpToDate>
  <CharactersWithSpaces>3467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awurie</dc:creator>
  <cp:lastModifiedBy>James Brown</cp:lastModifiedBy>
  <cp:revision>2</cp:revision>
  <cp:lastPrinted>2015-06-19T14:55:00Z</cp:lastPrinted>
  <dcterms:created xsi:type="dcterms:W3CDTF">2017-01-13T13:25:00Z</dcterms:created>
  <dcterms:modified xsi:type="dcterms:W3CDTF">2017-01-13T13:25:00Z</dcterms:modified>
</cp:coreProperties>
</file>